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D7D" w:rsidDel="007C374E" w:rsidRDefault="00DC6D7D" w:rsidP="008B1A5F">
      <w:pPr>
        <w:jc w:val="center"/>
        <w:rPr>
          <w:ins w:id="0" w:author="王岗" w:date="2019-03-19T15:50:00Z"/>
          <w:del w:id="1" w:author="赵苹" w:date="2019-03-28T09:37:00Z"/>
          <w:rFonts w:ascii="宋体"/>
          <w:bCs/>
          <w:sz w:val="44"/>
        </w:rPr>
      </w:pPr>
      <w:ins w:id="2" w:author="王岗" w:date="2019-03-19T15:50:00Z">
        <w:r>
          <w:rPr>
            <w:rFonts w:ascii="宋体" w:hint="eastAsia"/>
            <w:bCs/>
            <w:sz w:val="44"/>
          </w:rPr>
          <w:t>中国科学院大学</w:t>
        </w:r>
      </w:ins>
    </w:p>
    <w:p w:rsidR="007C374E" w:rsidRDefault="00752C3E" w:rsidP="008B1A5F">
      <w:pPr>
        <w:jc w:val="center"/>
        <w:rPr>
          <w:ins w:id="3" w:author="赵苹" w:date="2019-03-28T09:37:00Z"/>
          <w:rFonts w:ascii="宋体"/>
          <w:bCs/>
          <w:sz w:val="44"/>
        </w:rPr>
      </w:pPr>
      <w:r>
        <w:rPr>
          <w:rFonts w:ascii="宋体" w:hint="eastAsia"/>
          <w:bCs/>
          <w:sz w:val="44"/>
        </w:rPr>
        <w:t>关于做好2019年度</w:t>
      </w:r>
    </w:p>
    <w:p w:rsidR="006072AC" w:rsidRPr="00752C3E" w:rsidRDefault="00752C3E" w:rsidP="008B1A5F">
      <w:pPr>
        <w:jc w:val="center"/>
        <w:rPr>
          <w:rFonts w:ascii="宋体"/>
          <w:bCs/>
          <w:sz w:val="44"/>
        </w:rPr>
      </w:pPr>
      <w:r>
        <w:rPr>
          <w:rFonts w:ascii="宋体" w:hint="eastAsia"/>
          <w:bCs/>
          <w:sz w:val="44"/>
        </w:rPr>
        <w:t>中国科学院各类研究生奖学金初选工作的通知</w:t>
      </w:r>
    </w:p>
    <w:p w:rsidR="00CD27B7" w:rsidRDefault="00CD27B7" w:rsidP="00C53079">
      <w:pPr>
        <w:rPr>
          <w:ins w:id="4" w:author="赵苹" w:date="2019-03-28T09:37:00Z"/>
          <w:rFonts w:ascii="仿宋_GB2312" w:eastAsia="仿宋_GB2312" w:hAnsi="宋体"/>
          <w:bCs/>
          <w:sz w:val="32"/>
          <w:szCs w:val="32"/>
        </w:rPr>
      </w:pPr>
    </w:p>
    <w:p w:rsidR="00C53079" w:rsidRPr="00A44BA5" w:rsidRDefault="00315A7B" w:rsidP="00C53079">
      <w:pPr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各研究所</w:t>
      </w:r>
      <w:r w:rsidR="000304E8">
        <w:rPr>
          <w:rFonts w:ascii="仿宋_GB2312" w:eastAsia="仿宋_GB2312" w:hAnsi="宋体" w:hint="eastAsia"/>
          <w:bCs/>
          <w:sz w:val="32"/>
          <w:szCs w:val="32"/>
        </w:rPr>
        <w:t>，</w:t>
      </w:r>
      <w:r>
        <w:rPr>
          <w:rFonts w:ascii="仿宋_GB2312" w:eastAsia="仿宋_GB2312" w:hAnsi="宋体" w:hint="eastAsia"/>
          <w:bCs/>
          <w:sz w:val="32"/>
          <w:szCs w:val="32"/>
        </w:rPr>
        <w:t>各</w:t>
      </w:r>
      <w:r w:rsidR="000304E8">
        <w:rPr>
          <w:rFonts w:ascii="仿宋_GB2312" w:eastAsia="仿宋_GB2312" w:hAnsi="宋体" w:hint="eastAsia"/>
          <w:bCs/>
          <w:sz w:val="32"/>
          <w:szCs w:val="32"/>
        </w:rPr>
        <w:t>学</w:t>
      </w:r>
      <w:r>
        <w:rPr>
          <w:rFonts w:ascii="仿宋_GB2312" w:eastAsia="仿宋_GB2312" w:hAnsi="宋体" w:hint="eastAsia"/>
          <w:bCs/>
          <w:sz w:val="32"/>
          <w:szCs w:val="32"/>
        </w:rPr>
        <w:t>院</w:t>
      </w:r>
      <w:r w:rsidR="000304E8">
        <w:rPr>
          <w:rFonts w:ascii="仿宋_GB2312" w:eastAsia="仿宋_GB2312" w:hAnsi="宋体" w:hint="eastAsia"/>
          <w:bCs/>
          <w:sz w:val="32"/>
          <w:szCs w:val="32"/>
        </w:rPr>
        <w:t>、</w:t>
      </w:r>
      <w:r>
        <w:rPr>
          <w:rFonts w:ascii="仿宋_GB2312" w:eastAsia="仿宋_GB2312" w:hAnsi="宋体" w:hint="eastAsia"/>
          <w:bCs/>
          <w:sz w:val="32"/>
          <w:szCs w:val="32"/>
        </w:rPr>
        <w:t>系</w:t>
      </w:r>
      <w:r w:rsidR="00C53079" w:rsidRPr="00A44BA5">
        <w:rPr>
          <w:rFonts w:ascii="仿宋_GB2312" w:eastAsia="仿宋_GB2312" w:hAnsi="宋体" w:hint="eastAsia"/>
          <w:bCs/>
          <w:sz w:val="32"/>
          <w:szCs w:val="32"/>
        </w:rPr>
        <w:t>：</w:t>
      </w:r>
      <w:r w:rsidR="00F347BD" w:rsidRPr="00A44BA5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</w:p>
    <w:p w:rsidR="00BF32A1" w:rsidRDefault="00BF32A1" w:rsidP="00DD1640">
      <w:pPr>
        <w:spacing w:line="62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bookmarkStart w:id="5" w:name="content"/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根据中国科学院前沿科学与教育局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的工作部署，为做好</w:t>
      </w:r>
      <w:r w:rsidR="00752C3E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年度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中国科学院各类研究生奖学金初选工作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，现将有关事项通知如下：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一、评选奖项和</w:t>
      </w:r>
      <w:r>
        <w:rPr>
          <w:rFonts w:ascii="仿宋_GB2312" w:eastAsia="仿宋_GB2312" w:hAnsi="宋体" w:cs="宋体"/>
          <w:kern w:val="0"/>
          <w:sz w:val="32"/>
          <w:szCs w:val="32"/>
        </w:rPr>
        <w:t>范围</w:t>
      </w:r>
    </w:p>
    <w:p w:rsidR="00BF32A1" w:rsidRPr="00C6458E" w:rsidRDefault="00752C3E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="00BF32A1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度</w:t>
      </w:r>
      <w:r w:rsidR="000304E8"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负责</w:t>
      </w:r>
      <w:r w:rsidR="00BF32A1" w:rsidRPr="00C6458E">
        <w:rPr>
          <w:rFonts w:ascii="仿宋_GB2312" w:eastAsia="仿宋_GB2312" w:hAnsi="宋体" w:cs="宋体" w:hint="eastAsia"/>
          <w:kern w:val="0"/>
          <w:sz w:val="32"/>
          <w:szCs w:val="32"/>
        </w:rPr>
        <w:t>初选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的奖项为</w:t>
      </w:r>
      <w:r w:rsidR="00BF32A1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“院长奖”、</w:t>
      </w:r>
      <w:del w:id="6" w:author="王岗" w:date="2019-03-19T16:16:00Z">
        <w:r w:rsidR="00BF32A1" w:rsidDel="008D1559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 xml:space="preserve"> </w:delText>
        </w:r>
      </w:del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“地奥奖学金”</w:t>
      </w:r>
      <w:del w:id="7" w:author="王岗" w:date="2019-03-19T15:44:00Z">
        <w:r w:rsidR="00BF32A1" w:rsidDel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，本次初选的</w:delText>
        </w:r>
      </w:del>
      <w:del w:id="8" w:author="王岗" w:date="2019-03-19T15:42:00Z">
        <w:r w:rsidR="00BF32A1" w:rsidDel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奖项</w:delText>
        </w:r>
      </w:del>
      <w:del w:id="9" w:author="王岗" w:date="2019-03-19T15:44:00Z">
        <w:r w:rsidR="00BF32A1" w:rsidDel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均须报前沿科学与教育局审定公布</w:delText>
        </w:r>
      </w:del>
      <w:r w:rsidR="00BF32A1" w:rsidRPr="00C6458E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BF32A1" w:rsidRDefault="000304E8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在学研究生（不含</w:t>
      </w:r>
      <w:r w:rsidR="00752C3E">
        <w:rPr>
          <w:rFonts w:ascii="仿宋_GB2312" w:eastAsia="仿宋_GB2312" w:hAnsi="宋体" w:cs="宋体"/>
          <w:kern w:val="0"/>
          <w:sz w:val="32"/>
          <w:szCs w:val="32"/>
        </w:rPr>
        <w:t>2019</w:t>
      </w:r>
      <w:r w:rsidR="00BF32A1">
        <w:rPr>
          <w:rFonts w:ascii="仿宋_GB2312" w:eastAsia="仿宋_GB2312" w:hAnsi="宋体" w:cs="宋体"/>
          <w:kern w:val="0"/>
          <w:sz w:val="32"/>
          <w:szCs w:val="32"/>
        </w:rPr>
        <w:t>年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春季已毕业</w:t>
      </w:r>
      <w:r w:rsidR="00BF32A1" w:rsidRPr="00C6458E">
        <w:rPr>
          <w:rFonts w:ascii="仿宋_GB2312" w:eastAsia="仿宋_GB2312" w:hAnsi="宋体" w:cs="宋体" w:hint="eastAsia"/>
          <w:kern w:val="0"/>
          <w:sz w:val="32"/>
          <w:szCs w:val="32"/>
        </w:rPr>
        <w:t>的研究生）均可按照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有关</w:t>
      </w:r>
      <w:r w:rsidR="00BF32A1">
        <w:rPr>
          <w:rFonts w:ascii="仿宋_GB2312" w:eastAsia="仿宋_GB2312" w:hAnsi="宋体" w:cs="宋体"/>
          <w:kern w:val="0"/>
          <w:sz w:val="32"/>
          <w:szCs w:val="32"/>
        </w:rPr>
        <w:t>设奖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规定参加本年度</w:t>
      </w:r>
      <w:r w:rsidR="00BF32A1" w:rsidRPr="00C6458E">
        <w:rPr>
          <w:rFonts w:ascii="仿宋_GB2312" w:eastAsia="仿宋_GB2312" w:hAnsi="宋体" w:cs="宋体" w:hint="eastAsia"/>
          <w:kern w:val="0"/>
          <w:sz w:val="32"/>
          <w:szCs w:val="32"/>
        </w:rPr>
        <w:t>奖学金的评选。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B4ADC"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 w:rsidRPr="00EB4ADC">
        <w:rPr>
          <w:rFonts w:ascii="仿宋_GB2312" w:eastAsia="仿宋_GB2312" w:hAnsi="宋体" w:cs="宋体"/>
          <w:kern w:val="0"/>
          <w:sz w:val="32"/>
          <w:szCs w:val="32"/>
        </w:rPr>
        <w:t>、</w:t>
      </w:r>
      <w:r w:rsidR="00C203D2">
        <w:rPr>
          <w:rFonts w:ascii="仿宋_GB2312" w:eastAsia="仿宋_GB2312" w:hAnsi="宋体" w:cs="宋体" w:hint="eastAsia"/>
          <w:kern w:val="0"/>
          <w:sz w:val="32"/>
          <w:szCs w:val="32"/>
        </w:rPr>
        <w:t>申报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名额</w:t>
      </w:r>
    </w:p>
    <w:p w:rsidR="00BF32A1" w:rsidRPr="00247F23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</w:t>
      </w:r>
      <w:r>
        <w:rPr>
          <w:rFonts w:ascii="仿宋_GB2312" w:eastAsia="仿宋_GB2312" w:hAnsi="宋体" w:cs="宋体"/>
          <w:kern w:val="0"/>
          <w:sz w:val="32"/>
          <w:szCs w:val="32"/>
        </w:rPr>
        <w:t>）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院长奖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1.各</w:t>
      </w:r>
      <w:del w:id="10" w:author="王岗" w:date="2019-03-19T15:51:00Z">
        <w:r w:rsidRPr="009457E7" w:rsidDel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研究所</w:delText>
        </w:r>
      </w:del>
      <w:ins w:id="11" w:author="王岗" w:date="2019-03-19T15:51:00Z">
        <w:r w:rsidR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t>单位</w:t>
        </w:r>
      </w:ins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按本单位在学学生数1</w:t>
      </w:r>
      <w:bookmarkStart w:id="12" w:name="OLE_LINK1"/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%</w:t>
      </w:r>
      <w:bookmarkEnd w:id="12"/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的标准推荐候选人，在学学生不足100人的</w:t>
      </w:r>
      <w:del w:id="13" w:author="王岗" w:date="2019-03-19T16:00:00Z">
        <w:r w:rsidRPr="009457E7" w:rsidDel="00050021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研究所</w:delText>
        </w:r>
      </w:del>
      <w:ins w:id="14" w:author="王岗" w:date="2019-03-19T16:00:00Z">
        <w:r w:rsidR="00050021">
          <w:rPr>
            <w:rFonts w:ascii="仿宋_GB2312" w:eastAsia="仿宋_GB2312" w:hAnsi="宋体" w:cs="宋体" w:hint="eastAsia"/>
            <w:kern w:val="0"/>
            <w:sz w:val="32"/>
            <w:szCs w:val="32"/>
          </w:rPr>
          <w:t>单位</w:t>
        </w:r>
      </w:ins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，可推荐1名候选人。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="000304E8"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将组织相关专家召开评审会，初选</w:t>
      </w:r>
      <w:r w:rsidR="00932607">
        <w:rPr>
          <w:rFonts w:ascii="仿宋_GB2312" w:eastAsia="仿宋_GB2312" w:hAnsi="宋体" w:cs="宋体" w:hint="eastAsia"/>
          <w:kern w:val="0"/>
          <w:sz w:val="32"/>
          <w:szCs w:val="32"/>
        </w:rPr>
        <w:t>推荐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院长</w:t>
      </w:r>
      <w:r w:rsidRPr="00B363B4">
        <w:rPr>
          <w:rFonts w:ascii="仿宋_GB2312" w:eastAsia="仿宋_GB2312" w:hAnsi="宋体" w:cs="宋体" w:hint="eastAsia"/>
          <w:kern w:val="0"/>
          <w:sz w:val="32"/>
          <w:szCs w:val="32"/>
        </w:rPr>
        <w:t>特别奖</w:t>
      </w:r>
      <w:r w:rsidR="005C2816">
        <w:rPr>
          <w:rFonts w:ascii="仿宋_GB2312" w:eastAsia="仿宋_GB2312" w:hAnsi="宋体" w:cs="宋体"/>
          <w:kern w:val="0"/>
          <w:sz w:val="32"/>
          <w:szCs w:val="32"/>
        </w:rPr>
        <w:t>63</w:t>
      </w:r>
      <w:r w:rsidRPr="00B363B4">
        <w:rPr>
          <w:rFonts w:ascii="仿宋_GB2312" w:eastAsia="仿宋_GB2312" w:hAnsi="宋体" w:cs="宋体" w:hint="eastAsia"/>
          <w:kern w:val="0"/>
          <w:sz w:val="32"/>
          <w:szCs w:val="32"/>
        </w:rPr>
        <w:t>名、院长优秀奖</w:t>
      </w:r>
      <w:r w:rsidR="005C2816">
        <w:rPr>
          <w:rFonts w:ascii="仿宋_GB2312" w:eastAsia="仿宋_GB2312" w:hAnsi="宋体" w:cs="宋体" w:hint="eastAsia"/>
          <w:kern w:val="0"/>
          <w:sz w:val="32"/>
          <w:szCs w:val="32"/>
        </w:rPr>
        <w:t>315</w:t>
      </w:r>
      <w:r w:rsidRPr="00B363B4">
        <w:rPr>
          <w:rFonts w:ascii="仿宋_GB2312" w:eastAsia="仿宋_GB2312" w:hAnsi="宋体" w:cs="宋体" w:hint="eastAsia"/>
          <w:kern w:val="0"/>
          <w:sz w:val="32"/>
          <w:szCs w:val="32"/>
        </w:rPr>
        <w:t>名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BF32A1" w:rsidRPr="00752A40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）地奥奖学金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“地奥奖学金”奖</w:t>
      </w:r>
      <w:r w:rsidRPr="000929AC">
        <w:rPr>
          <w:rFonts w:ascii="仿宋_GB2312" w:eastAsia="仿宋_GB2312" w:hAnsi="宋体" w:cs="宋体" w:hint="eastAsia"/>
          <w:kern w:val="0"/>
          <w:sz w:val="32"/>
          <w:szCs w:val="32"/>
        </w:rPr>
        <w:t>励生物学</w:t>
      </w:r>
      <w:del w:id="15" w:author="王岗" w:date="2019-03-19T16:20:00Z">
        <w:r w:rsidRPr="000929AC" w:rsidDel="008D1559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相关专业攻读学位</w:delText>
        </w:r>
      </w:del>
      <w:ins w:id="16" w:author="王岗" w:date="2019-03-19T16:20:00Z">
        <w:r w:rsidR="008D1559">
          <w:rPr>
            <w:rFonts w:ascii="仿宋_GB2312" w:eastAsia="仿宋_GB2312" w:hAnsi="宋体" w:cs="宋体" w:hint="eastAsia"/>
            <w:kern w:val="0"/>
            <w:sz w:val="32"/>
            <w:szCs w:val="32"/>
          </w:rPr>
          <w:t>领域</w:t>
        </w:r>
      </w:ins>
      <w:bookmarkStart w:id="17" w:name="_GoBack"/>
      <w:bookmarkEnd w:id="17"/>
      <w:r w:rsidRPr="000929AC">
        <w:rPr>
          <w:rFonts w:ascii="仿宋_GB2312" w:eastAsia="仿宋_GB2312" w:hAnsi="宋体" w:cs="宋体" w:hint="eastAsia"/>
          <w:kern w:val="0"/>
          <w:sz w:val="32"/>
          <w:szCs w:val="32"/>
        </w:rPr>
        <w:t>的研究生，初选名额共90</w:t>
      </w:r>
      <w:r w:rsidRPr="000929AC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名，其中，一等奖30名，面向博士研究生设置，二等奖60名，面向博士和硕士研究生设置。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各相关研究所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按照分配的名额（附件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），自</w:t>
      </w:r>
      <w:r w:rsidRPr="000929AC">
        <w:rPr>
          <w:rFonts w:ascii="仿宋_GB2312" w:eastAsia="仿宋_GB2312" w:hAnsi="宋体" w:cs="宋体" w:hint="eastAsia"/>
          <w:kern w:val="0"/>
          <w:sz w:val="32"/>
          <w:szCs w:val="32"/>
        </w:rPr>
        <w:t>行组织初选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，结果报</w:t>
      </w:r>
      <w:r w:rsidR="00E762C6"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学生处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BF32A1" w:rsidRPr="00DA733D" w:rsidRDefault="00E90EB9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三、奖项申请和专家推荐</w:t>
      </w:r>
    </w:p>
    <w:p w:rsidR="00BF32A1" w:rsidRPr="00DA733D" w:rsidRDefault="00B95345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院长奖</w:t>
      </w:r>
      <w:del w:id="18" w:author="王岗" w:date="2019-03-19T15:45:00Z">
        <w:r w:rsidR="000C3216" w:rsidDel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学金</w:delText>
        </w:r>
      </w:del>
      <w:r>
        <w:rPr>
          <w:rFonts w:ascii="仿宋_GB2312" w:eastAsia="仿宋_GB2312" w:hAnsi="宋体" w:cs="宋体" w:hint="eastAsia"/>
          <w:kern w:val="0"/>
          <w:sz w:val="32"/>
          <w:szCs w:val="32"/>
        </w:rPr>
        <w:t>、地奥奖学金</w:t>
      </w:r>
      <w:r w:rsidR="00744361">
        <w:rPr>
          <w:rFonts w:ascii="仿宋_GB2312" w:eastAsia="仿宋_GB2312" w:hAnsi="宋体" w:cs="宋体" w:hint="eastAsia"/>
          <w:kern w:val="0"/>
          <w:sz w:val="32"/>
          <w:szCs w:val="32"/>
        </w:rPr>
        <w:t>通过</w:t>
      </w:r>
      <w:r w:rsidR="006808B2" w:rsidRPr="00247FCD">
        <w:rPr>
          <w:rFonts w:ascii="仿宋_GB2312" w:eastAsia="仿宋_GB2312" w:hAnsi="宋体" w:cs="宋体"/>
          <w:kern w:val="0"/>
          <w:sz w:val="32"/>
          <w:szCs w:val="32"/>
        </w:rPr>
        <w:t>中国科学院</w:t>
      </w:r>
      <w:r w:rsidR="00DF2BA9">
        <w:rPr>
          <w:rFonts w:ascii="仿宋_GB2312" w:eastAsia="仿宋_GB2312" w:hAnsi="宋体" w:cs="宋体" w:hint="eastAsia"/>
          <w:kern w:val="0"/>
          <w:sz w:val="32"/>
          <w:szCs w:val="32"/>
        </w:rPr>
        <w:t>智慧教育</w:t>
      </w:r>
      <w:r w:rsidR="00E011CF">
        <w:rPr>
          <w:rFonts w:ascii="仿宋_GB2312" w:eastAsia="仿宋_GB2312" w:hAnsi="宋体" w:cs="宋体" w:hint="eastAsia"/>
          <w:kern w:val="0"/>
          <w:sz w:val="32"/>
          <w:szCs w:val="32"/>
        </w:rPr>
        <w:t>奖项管理</w:t>
      </w:r>
      <w:r w:rsidR="00744361">
        <w:rPr>
          <w:rFonts w:ascii="仿宋_GB2312" w:eastAsia="仿宋_GB2312" w:hAnsi="宋体" w:cs="宋体" w:hint="eastAsia"/>
          <w:kern w:val="0"/>
          <w:sz w:val="32"/>
          <w:szCs w:val="32"/>
        </w:rPr>
        <w:t>系统填报</w:t>
      </w:r>
      <w:r w:rsidR="00D5500F">
        <w:rPr>
          <w:rFonts w:ascii="仿宋_GB2312" w:eastAsia="仿宋_GB2312" w:hAnsi="宋体" w:cs="宋体" w:hint="eastAsia"/>
          <w:kern w:val="0"/>
          <w:sz w:val="32"/>
          <w:szCs w:val="32"/>
        </w:rPr>
        <w:t>申请</w:t>
      </w:r>
      <w:r w:rsidR="00BF32A1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="001E0649">
        <w:rPr>
          <w:rFonts w:ascii="仿宋_GB2312" w:eastAsia="仿宋_GB2312" w:hAnsi="宋体" w:cs="宋体"/>
          <w:kern w:val="0"/>
          <w:sz w:val="32"/>
          <w:szCs w:val="32"/>
        </w:rPr>
        <w:t>奖项</w:t>
      </w:r>
      <w:r w:rsidR="001E0649">
        <w:rPr>
          <w:rFonts w:ascii="仿宋_GB2312" w:eastAsia="仿宋_GB2312" w:hAnsi="宋体" w:cs="宋体" w:hint="eastAsia"/>
          <w:kern w:val="0"/>
          <w:sz w:val="32"/>
          <w:szCs w:val="32"/>
        </w:rPr>
        <w:t>管理</w:t>
      </w:r>
      <w:r w:rsidR="001E0649" w:rsidRPr="00247FCD">
        <w:rPr>
          <w:rFonts w:ascii="仿宋_GB2312" w:eastAsia="仿宋_GB2312" w:hAnsi="宋体" w:cs="宋体"/>
          <w:kern w:val="0"/>
          <w:sz w:val="32"/>
          <w:szCs w:val="32"/>
        </w:rPr>
        <w:t>系统</w:t>
      </w:r>
      <w:r w:rsidR="001E0649">
        <w:rPr>
          <w:rFonts w:ascii="仿宋_GB2312" w:eastAsia="仿宋_GB2312" w:hAnsi="宋体" w:cs="宋体" w:hint="eastAsia"/>
          <w:kern w:val="0"/>
          <w:sz w:val="32"/>
          <w:szCs w:val="32"/>
        </w:rPr>
        <w:t>即日起</w:t>
      </w:r>
      <w:r w:rsidR="001E0649" w:rsidRPr="00247FCD">
        <w:rPr>
          <w:rFonts w:ascii="仿宋_GB2312" w:eastAsia="仿宋_GB2312" w:hAnsi="宋体" w:cs="宋体"/>
          <w:kern w:val="0"/>
          <w:sz w:val="32"/>
          <w:szCs w:val="32"/>
        </w:rPr>
        <w:t>开通，</w:t>
      </w:r>
      <w:r w:rsidR="001E0649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="001E0649" w:rsidRPr="00247FCD">
        <w:rPr>
          <w:rFonts w:ascii="仿宋_GB2312" w:eastAsia="仿宋_GB2312" w:hAnsi="宋体" w:cs="宋体"/>
          <w:kern w:val="0"/>
          <w:sz w:val="32"/>
          <w:szCs w:val="32"/>
        </w:rPr>
        <w:t>月</w:t>
      </w:r>
      <w:r w:rsidR="001E0649">
        <w:rPr>
          <w:rFonts w:ascii="仿宋_GB2312" w:eastAsia="仿宋_GB2312" w:hAnsi="宋体" w:cs="宋体"/>
          <w:kern w:val="0"/>
          <w:sz w:val="32"/>
          <w:szCs w:val="32"/>
        </w:rPr>
        <w:t>15</w:t>
      </w:r>
      <w:r w:rsidR="001E0649" w:rsidRPr="00247FCD">
        <w:rPr>
          <w:rFonts w:ascii="仿宋_GB2312" w:eastAsia="仿宋_GB2312" w:hAnsi="宋体" w:cs="宋体"/>
          <w:kern w:val="0"/>
          <w:sz w:val="32"/>
          <w:szCs w:val="32"/>
        </w:rPr>
        <w:t>日关闭</w:t>
      </w:r>
      <w:r w:rsidR="001E0649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="00BF32A1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具体</w:t>
      </w:r>
      <w:r w:rsidR="00253B91">
        <w:rPr>
          <w:rFonts w:ascii="仿宋_GB2312" w:eastAsia="仿宋_GB2312" w:hAnsi="宋体" w:cs="宋体" w:hint="eastAsia"/>
          <w:kern w:val="0"/>
          <w:sz w:val="32"/>
          <w:szCs w:val="32"/>
        </w:rPr>
        <w:t>操作</w:t>
      </w:r>
      <w:r w:rsidR="00BF32A1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如下：</w:t>
      </w:r>
    </w:p>
    <w:p w:rsidR="002604B6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（一）</w:t>
      </w:r>
      <w:r w:rsidR="00CA3E6A">
        <w:rPr>
          <w:rFonts w:ascii="仿宋_GB2312" w:eastAsia="仿宋_GB2312" w:hAnsi="宋体" w:cs="宋体" w:hint="eastAsia"/>
          <w:kern w:val="0"/>
          <w:sz w:val="32"/>
          <w:szCs w:val="32"/>
        </w:rPr>
        <w:t>申请学生</w:t>
      </w:r>
      <w:r w:rsidR="007266E7">
        <w:rPr>
          <w:rFonts w:ascii="仿宋_GB2312" w:eastAsia="仿宋_GB2312" w:hAnsi="宋体" w:cs="宋体" w:hint="eastAsia"/>
          <w:kern w:val="0"/>
          <w:sz w:val="32"/>
          <w:szCs w:val="32"/>
        </w:rPr>
        <w:t>登录</w:t>
      </w:r>
      <w:r w:rsidRPr="00247FCD">
        <w:rPr>
          <w:rFonts w:ascii="仿宋_GB2312" w:eastAsia="仿宋_GB2312" w:hAnsi="宋体" w:cs="宋体"/>
          <w:kern w:val="0"/>
          <w:sz w:val="32"/>
          <w:szCs w:val="32"/>
        </w:rPr>
        <w:t>中国科学院智慧教育系统</w:t>
      </w:r>
      <w:r w:rsidR="00CA3E6A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C536A7">
        <w:rPr>
          <w:rFonts w:ascii="仿宋_GB2312" w:eastAsia="仿宋_GB2312" w:hAnsi="宋体" w:cs="宋体" w:hint="eastAsia"/>
          <w:kern w:val="0"/>
          <w:sz w:val="32"/>
          <w:szCs w:val="32"/>
        </w:rPr>
        <w:t>地址为</w:t>
      </w:r>
      <w:r w:rsidR="00CA3E6A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  <w:hyperlink r:id="rId6" w:history="1">
        <w:r w:rsidRPr="00CA3E6A">
          <w:rPr>
            <w:rFonts w:ascii="仿宋_GB2312" w:eastAsia="仿宋_GB2312" w:hAnsi="宋体" w:cs="宋体"/>
            <w:kern w:val="0"/>
            <w:sz w:val="32"/>
            <w:szCs w:val="32"/>
          </w:rPr>
          <w:t>http://www.iedu.cas.cn/</w:t>
        </w:r>
      </w:hyperlink>
      <w:r w:rsidR="007266E7" w:rsidRPr="00CA3E6A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7416A1">
        <w:rPr>
          <w:rFonts w:ascii="仿宋_GB2312" w:eastAsia="仿宋_GB2312" w:hAnsi="宋体" w:cs="宋体" w:hint="eastAsia"/>
          <w:kern w:val="0"/>
          <w:sz w:val="32"/>
          <w:szCs w:val="32"/>
        </w:rPr>
        <w:t>选择“</w:t>
      </w:r>
      <w:r w:rsidR="007416A1" w:rsidRPr="00247FCD">
        <w:rPr>
          <w:rFonts w:ascii="仿宋_GB2312" w:eastAsia="仿宋_GB2312" w:hAnsi="宋体" w:cs="宋体"/>
          <w:kern w:val="0"/>
          <w:sz w:val="32"/>
          <w:szCs w:val="32"/>
        </w:rPr>
        <w:t>奖项管理</w:t>
      </w:r>
      <w:r w:rsidR="007416A1">
        <w:rPr>
          <w:rFonts w:ascii="仿宋_GB2312" w:eastAsia="仿宋_GB2312" w:hAnsi="宋体" w:cs="宋体" w:hint="eastAsia"/>
          <w:kern w:val="0"/>
          <w:sz w:val="32"/>
          <w:szCs w:val="32"/>
        </w:rPr>
        <w:t>”，</w:t>
      </w:r>
      <w:r w:rsidR="00D54387">
        <w:rPr>
          <w:rFonts w:ascii="仿宋_GB2312" w:eastAsia="仿宋_GB2312" w:hAnsi="宋体" w:cs="宋体" w:hint="eastAsia"/>
          <w:kern w:val="0"/>
          <w:sz w:val="32"/>
          <w:szCs w:val="32"/>
        </w:rPr>
        <w:t>按照要求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填写</w:t>
      </w:r>
      <w:r w:rsidR="003D36D3">
        <w:rPr>
          <w:rFonts w:ascii="仿宋_GB2312" w:eastAsia="仿宋_GB2312" w:hAnsi="宋体" w:cs="宋体" w:hint="eastAsia"/>
          <w:kern w:val="0"/>
          <w:sz w:val="32"/>
          <w:szCs w:val="32"/>
        </w:rPr>
        <w:t>信息，</w:t>
      </w:r>
      <w:r w:rsidR="000F6C4F">
        <w:rPr>
          <w:rFonts w:ascii="仿宋_GB2312" w:eastAsia="仿宋_GB2312" w:hAnsi="宋体" w:cs="宋体" w:hint="eastAsia"/>
          <w:kern w:val="0"/>
          <w:sz w:val="32"/>
          <w:szCs w:val="32"/>
        </w:rPr>
        <w:t>进行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申报，操作说明见《奖项管理系统使用说明书》（附件2）</w:t>
      </w:r>
      <w:r w:rsidRPr="00247FCD">
        <w:rPr>
          <w:rFonts w:ascii="仿宋_GB2312" w:eastAsia="仿宋_GB2312" w:hAnsi="宋体" w:cs="宋体"/>
          <w:kern w:val="0"/>
          <w:sz w:val="32"/>
          <w:szCs w:val="32"/>
        </w:rPr>
        <w:t>。</w:t>
      </w:r>
    </w:p>
    <w:p w:rsidR="00BF32A1" w:rsidRPr="000D4E76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（二）</w:t>
      </w:r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各</w:t>
      </w:r>
      <w:del w:id="19" w:author="王岗" w:date="2019-03-19T16:13:00Z">
        <w:r w:rsidR="0004045E" w:rsidDel="002504E9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研究所</w:delText>
        </w:r>
      </w:del>
      <w:ins w:id="20" w:author="王岗" w:date="2019-03-19T16:13:00Z">
        <w:r w:rsidR="002504E9">
          <w:rPr>
            <w:rFonts w:ascii="仿宋_GB2312" w:eastAsia="仿宋_GB2312" w:hAnsi="宋体" w:cs="宋体" w:hint="eastAsia"/>
            <w:kern w:val="0"/>
            <w:sz w:val="32"/>
            <w:szCs w:val="32"/>
          </w:rPr>
          <w:t>单位</w:t>
        </w:r>
      </w:ins>
      <w:ins w:id="21" w:author="王岗" w:date="2019-03-19T15:46:00Z">
        <w:r w:rsidR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t>根据《</w:t>
        </w:r>
      </w:ins>
      <w:ins w:id="22" w:author="王岗" w:date="2019-03-19T15:47:00Z">
        <w:r w:rsidR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t>中国科学院大学</w:t>
        </w:r>
      </w:ins>
      <w:ins w:id="23" w:author="王岗" w:date="2019-03-19T15:48:00Z">
        <w:r w:rsidR="00DC6D7D" w:rsidRPr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t>“中国科学院院长奖”评审实施办法</w:t>
        </w:r>
      </w:ins>
      <w:ins w:id="24" w:author="王岗" w:date="2019-03-19T15:47:00Z">
        <w:r w:rsidR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t>》</w:t>
        </w:r>
      </w:ins>
      <w:ins w:id="25" w:author="王岗" w:date="2019-03-19T15:48:00Z">
        <w:r w:rsidR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t>和《</w:t>
        </w:r>
      </w:ins>
      <w:ins w:id="26" w:author="王岗" w:date="2019-03-19T15:49:00Z">
        <w:r w:rsidR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t>中国科学院</w:t>
        </w:r>
      </w:ins>
      <w:ins w:id="27" w:author="王岗" w:date="2019-03-19T15:48:00Z">
        <w:r w:rsidR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t>地奥奖学金条例》</w:t>
        </w:r>
      </w:ins>
      <w:ins w:id="28" w:author="王岗" w:date="2019-03-19T15:49:00Z">
        <w:r w:rsidR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t>，</w:t>
        </w:r>
      </w:ins>
      <w:r w:rsidR="008B7DF3">
        <w:rPr>
          <w:rFonts w:ascii="仿宋_GB2312" w:eastAsia="仿宋_GB2312" w:hAnsi="宋体" w:cs="宋体" w:hint="eastAsia"/>
          <w:kern w:val="0"/>
          <w:sz w:val="32"/>
          <w:szCs w:val="32"/>
        </w:rPr>
        <w:t>对申请学生</w:t>
      </w:r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进行</w:t>
      </w:r>
      <w:del w:id="29" w:author="王岗" w:date="2019-03-19T15:49:00Z">
        <w:r w:rsidR="0004045E" w:rsidDel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审核</w:delText>
        </w:r>
      </w:del>
      <w:ins w:id="30" w:author="王岗" w:date="2019-03-19T15:49:00Z">
        <w:r w:rsidR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t>初审推荐</w:t>
        </w:r>
      </w:ins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1F41D6">
        <w:rPr>
          <w:rFonts w:ascii="仿宋_GB2312" w:eastAsia="仿宋_GB2312" w:hAnsi="宋体" w:cs="宋体" w:hint="eastAsia"/>
          <w:kern w:val="0"/>
          <w:sz w:val="32"/>
          <w:szCs w:val="32"/>
        </w:rPr>
        <w:t>在系统</w:t>
      </w:r>
      <w:r w:rsidR="00B743AE">
        <w:rPr>
          <w:rFonts w:ascii="仿宋_GB2312" w:eastAsia="仿宋_GB2312" w:hAnsi="宋体" w:cs="宋体" w:hint="eastAsia"/>
          <w:kern w:val="0"/>
          <w:sz w:val="32"/>
          <w:szCs w:val="32"/>
        </w:rPr>
        <w:t>确认</w:t>
      </w:r>
      <w:r w:rsidR="001F41D6">
        <w:rPr>
          <w:rFonts w:ascii="仿宋_GB2312" w:eastAsia="仿宋_GB2312" w:hAnsi="宋体" w:cs="宋体" w:hint="eastAsia"/>
          <w:kern w:val="0"/>
          <w:sz w:val="32"/>
          <w:szCs w:val="32"/>
        </w:rPr>
        <w:t>时，</w:t>
      </w:r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若推荐2人及以上参评同一学科组同一奖项的</w:t>
      </w:r>
      <w:r w:rsidR="00BA2BBF">
        <w:rPr>
          <w:rFonts w:ascii="仿宋_GB2312" w:eastAsia="仿宋_GB2312" w:hAnsi="宋体" w:cs="宋体" w:hint="eastAsia"/>
          <w:kern w:val="0"/>
          <w:sz w:val="32"/>
          <w:szCs w:val="32"/>
        </w:rPr>
        <w:t>可</w:t>
      </w:r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进行排序。</w:t>
      </w:r>
      <w:r w:rsidR="007A0852">
        <w:rPr>
          <w:rFonts w:ascii="仿宋_GB2312" w:eastAsia="仿宋_GB2312" w:hAnsi="宋体" w:cs="宋体" w:hint="eastAsia"/>
          <w:kern w:val="0"/>
          <w:sz w:val="32"/>
          <w:szCs w:val="32"/>
        </w:rPr>
        <w:t>在</w:t>
      </w:r>
      <w:r w:rsidR="00A62272">
        <w:rPr>
          <w:rFonts w:ascii="仿宋_GB2312" w:eastAsia="仿宋_GB2312" w:hAnsi="宋体" w:cs="宋体" w:hint="eastAsia"/>
          <w:kern w:val="0"/>
          <w:sz w:val="32"/>
          <w:szCs w:val="32"/>
        </w:rPr>
        <w:t>系统</w:t>
      </w:r>
      <w:r w:rsidR="007A0852">
        <w:rPr>
          <w:rFonts w:ascii="仿宋_GB2312" w:eastAsia="仿宋_GB2312" w:hAnsi="宋体" w:cs="宋体" w:hint="eastAsia"/>
          <w:kern w:val="0"/>
          <w:sz w:val="32"/>
          <w:szCs w:val="32"/>
        </w:rPr>
        <w:t>内</w:t>
      </w:r>
      <w:r w:rsidR="00A62272">
        <w:rPr>
          <w:rFonts w:ascii="仿宋_GB2312" w:eastAsia="仿宋_GB2312" w:hAnsi="宋体" w:cs="宋体" w:hint="eastAsia"/>
          <w:kern w:val="0"/>
          <w:sz w:val="32"/>
          <w:szCs w:val="32"/>
        </w:rPr>
        <w:t>生成</w:t>
      </w:r>
      <w:r w:rsidR="00101768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="002604B6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打印</w:t>
      </w:r>
      <w:r w:rsidR="00536F44">
        <w:rPr>
          <w:rFonts w:ascii="仿宋_GB2312" w:eastAsia="仿宋_GB2312" w:hAnsi="宋体" w:cs="宋体" w:hint="eastAsia"/>
          <w:kern w:val="0"/>
          <w:sz w:val="32"/>
          <w:szCs w:val="32"/>
        </w:rPr>
        <w:t>奖项</w:t>
      </w:r>
      <w:r w:rsidR="008E0399">
        <w:rPr>
          <w:rFonts w:ascii="仿宋_GB2312" w:eastAsia="仿宋_GB2312" w:hAnsi="宋体" w:cs="宋体" w:hint="eastAsia"/>
          <w:kern w:val="0"/>
          <w:sz w:val="32"/>
          <w:szCs w:val="32"/>
        </w:rPr>
        <w:t>推荐名单汇总表</w:t>
      </w:r>
      <w:r w:rsidR="00A62272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8C3902">
        <w:rPr>
          <w:rFonts w:ascii="仿宋_GB2312" w:eastAsia="仿宋_GB2312" w:hAnsi="宋体" w:cs="宋体" w:hint="eastAsia"/>
          <w:kern w:val="0"/>
          <w:sz w:val="32"/>
          <w:szCs w:val="32"/>
        </w:rPr>
        <w:t>纸版</w:t>
      </w:r>
      <w:r w:rsidR="002604B6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盖章后报</w:t>
      </w:r>
      <w:r w:rsidR="002604B6">
        <w:rPr>
          <w:rFonts w:ascii="仿宋_GB2312" w:eastAsia="仿宋_GB2312" w:hAnsi="宋体" w:cs="宋体" w:hint="eastAsia"/>
          <w:kern w:val="0"/>
          <w:sz w:val="32"/>
          <w:szCs w:val="32"/>
        </w:rPr>
        <w:t>国科大学生处</w:t>
      </w:r>
      <w:r w:rsidR="003F2E4D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8F581C">
        <w:rPr>
          <w:rFonts w:ascii="仿宋_GB2312" w:eastAsia="仿宋_GB2312" w:hAnsi="宋体" w:cs="宋体" w:hint="eastAsia"/>
          <w:kern w:val="0"/>
          <w:sz w:val="32"/>
          <w:szCs w:val="32"/>
        </w:rPr>
        <w:t>接收纸版申报名单</w:t>
      </w:r>
      <w:r w:rsidR="008F581C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截止日期为</w:t>
      </w:r>
      <w:r w:rsidR="008F581C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="008F581C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8F581C">
        <w:rPr>
          <w:rFonts w:ascii="仿宋_GB2312" w:eastAsia="仿宋_GB2312" w:hAnsi="宋体" w:cs="宋体"/>
          <w:kern w:val="0"/>
          <w:sz w:val="32"/>
          <w:szCs w:val="32"/>
        </w:rPr>
        <w:t>15</w:t>
      </w:r>
      <w:r w:rsidR="008F581C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日（以材料寄出时间为准）。</w:t>
      </w:r>
    </w:p>
    <w:p w:rsidR="00375AF2" w:rsidRPr="00375AF2" w:rsidRDefault="00BF32A1" w:rsidP="0004052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（三）</w:t>
      </w:r>
      <w:r w:rsidR="0064271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请各</w:t>
      </w:r>
      <w:del w:id="31" w:author="王岗" w:date="2019-03-19T16:13:00Z">
        <w:r w:rsidR="00642717" w:rsidRPr="00DA733D" w:rsidDel="002504E9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研究所</w:delText>
        </w:r>
      </w:del>
      <w:ins w:id="32" w:author="王岗" w:date="2019-03-19T16:13:00Z">
        <w:r w:rsidR="002504E9">
          <w:rPr>
            <w:rFonts w:ascii="仿宋_GB2312" w:eastAsia="仿宋_GB2312" w:hAnsi="宋体" w:cs="宋体" w:hint="eastAsia"/>
            <w:kern w:val="0"/>
            <w:sz w:val="32"/>
            <w:szCs w:val="32"/>
          </w:rPr>
          <w:t>单位</w:t>
        </w:r>
      </w:ins>
      <w:r w:rsidR="0064271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于</w:t>
      </w:r>
      <w:r w:rsidR="00642717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="0064271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642717">
        <w:rPr>
          <w:rFonts w:ascii="仿宋_GB2312" w:eastAsia="仿宋_GB2312" w:hAnsi="宋体" w:cs="宋体"/>
          <w:kern w:val="0"/>
          <w:sz w:val="32"/>
          <w:szCs w:val="32"/>
        </w:rPr>
        <w:t>15</w:t>
      </w:r>
      <w:r w:rsidR="0064271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日前通过</w:t>
      </w:r>
      <w:r w:rsidR="00642717">
        <w:rPr>
          <w:rFonts w:ascii="仿宋_GB2312" w:eastAsia="仿宋_GB2312" w:hAnsi="宋体" w:cs="宋体"/>
          <w:kern w:val="0"/>
          <w:sz w:val="32"/>
          <w:szCs w:val="32"/>
        </w:rPr>
        <w:t>中国科学院智慧教育</w:t>
      </w:r>
      <w:r w:rsidR="00642717">
        <w:rPr>
          <w:rFonts w:ascii="仿宋_GB2312" w:eastAsia="仿宋_GB2312" w:hAnsi="宋体" w:cs="宋体" w:hint="eastAsia"/>
          <w:kern w:val="0"/>
          <w:sz w:val="32"/>
          <w:szCs w:val="32"/>
        </w:rPr>
        <w:t>奖项管理系统（操作</w:t>
      </w:r>
      <w:r w:rsidR="00642717" w:rsidRPr="00C41961">
        <w:rPr>
          <w:rFonts w:ascii="仿宋_GB2312" w:eastAsia="仿宋_GB2312" w:hAnsi="宋体" w:cs="宋体" w:hint="eastAsia"/>
          <w:kern w:val="0"/>
          <w:sz w:val="32"/>
          <w:szCs w:val="32"/>
        </w:rPr>
        <w:t>说明见附件2）</w:t>
      </w:r>
      <w:r w:rsidR="0064271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推荐1名评审专家</w:t>
      </w:r>
      <w:r w:rsidR="00642717">
        <w:rPr>
          <w:rFonts w:ascii="仿宋_GB2312" w:eastAsia="仿宋_GB2312" w:hAnsi="宋体" w:cs="宋体" w:hint="eastAsia"/>
          <w:kern w:val="0"/>
          <w:sz w:val="32"/>
          <w:szCs w:val="32"/>
        </w:rPr>
        <w:t>参加国科大初选</w:t>
      </w:r>
      <w:r w:rsidR="00642717" w:rsidRPr="00C41961">
        <w:rPr>
          <w:rFonts w:ascii="仿宋_GB2312" w:eastAsia="仿宋_GB2312" w:hAnsi="宋体" w:cs="宋体" w:hint="eastAsia"/>
          <w:kern w:val="0"/>
          <w:sz w:val="32"/>
          <w:szCs w:val="32"/>
        </w:rPr>
        <w:t>会，评审专家应为执教5年以上的在岗研究生导师</w:t>
      </w:r>
      <w:r w:rsidR="00642717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。</w:t>
      </w:r>
      <w:r w:rsidR="009B72D5">
        <w:rPr>
          <w:rFonts w:ascii="仿宋_GB2312" w:eastAsia="仿宋_GB2312" w:hAnsi="宋体" w:cs="宋体" w:hint="eastAsia"/>
          <w:kern w:val="0"/>
          <w:sz w:val="32"/>
          <w:szCs w:val="32"/>
        </w:rPr>
        <w:t>20</w:t>
      </w:r>
      <w:r w:rsidR="009B72D5">
        <w:rPr>
          <w:rFonts w:ascii="仿宋_GB2312" w:eastAsia="仿宋_GB2312" w:hAnsi="宋体" w:cs="宋体"/>
          <w:kern w:val="0"/>
          <w:sz w:val="32"/>
          <w:szCs w:val="32"/>
        </w:rPr>
        <w:t>1</w:t>
      </w:r>
      <w:r w:rsidR="009B72D5">
        <w:rPr>
          <w:rFonts w:ascii="仿宋_GB2312" w:eastAsia="仿宋_GB2312" w:hAnsi="宋体" w:cs="宋体" w:hint="eastAsia"/>
          <w:kern w:val="0"/>
          <w:sz w:val="32"/>
          <w:szCs w:val="32"/>
        </w:rPr>
        <w:t>9</w:t>
      </w:r>
      <w:r w:rsidR="009B72D5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年</w:t>
      </w:r>
      <w:r w:rsidR="00065A8F">
        <w:rPr>
          <w:rFonts w:ascii="仿宋_GB2312" w:eastAsia="仿宋_GB2312" w:hAnsi="宋体" w:cs="宋体" w:hint="eastAsia"/>
          <w:kern w:val="0"/>
          <w:sz w:val="32"/>
          <w:szCs w:val="32"/>
        </w:rPr>
        <w:t>各类</w:t>
      </w:r>
      <w:r w:rsidR="009B72D5">
        <w:rPr>
          <w:rFonts w:ascii="仿宋_GB2312" w:eastAsia="仿宋_GB2312" w:hAnsi="宋体" w:cs="宋体" w:hint="eastAsia"/>
          <w:kern w:val="0"/>
          <w:sz w:val="32"/>
          <w:szCs w:val="32"/>
        </w:rPr>
        <w:t>冠名奖学金</w:t>
      </w:r>
      <w:del w:id="33" w:author="赵苹" w:date="2019-03-28T09:36:00Z">
        <w:r w:rsidR="00823BED" w:rsidDel="00A155F2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初</w:delText>
        </w:r>
      </w:del>
      <w:r w:rsidR="00877B5A">
        <w:rPr>
          <w:rFonts w:ascii="仿宋_GB2312" w:eastAsia="仿宋_GB2312" w:hAnsi="宋体" w:cs="宋体" w:hint="eastAsia"/>
          <w:kern w:val="0"/>
          <w:sz w:val="32"/>
          <w:szCs w:val="32"/>
        </w:rPr>
        <w:t>评审会</w:t>
      </w:r>
      <w:r w:rsidR="00DC36BA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初定</w:t>
      </w:r>
      <w:r w:rsidR="009B72D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于</w:t>
      </w:r>
      <w:r w:rsidR="009B72D5"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  <w:t>5</w:t>
      </w:r>
      <w:r w:rsidR="009B72D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月29日在国科大</w:t>
      </w:r>
      <w:del w:id="34" w:author="赵苹" w:date="2019-03-28T09:36:00Z">
        <w:r w:rsidR="009B72D5" w:rsidDel="00172FA0">
          <w:rPr>
            <w:rFonts w:ascii="仿宋_GB2312" w:eastAsia="仿宋_GB2312" w:hAnsi="宋体" w:cs="宋体" w:hint="eastAsia"/>
            <w:bCs/>
            <w:color w:val="000000"/>
            <w:kern w:val="0"/>
            <w:sz w:val="32"/>
            <w:szCs w:val="32"/>
          </w:rPr>
          <w:delText>玉泉路校区</w:delText>
        </w:r>
      </w:del>
      <w:r w:rsidR="009B72D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召开</w:t>
      </w:r>
      <w:r w:rsidR="009C1D1D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。</w:t>
      </w:r>
    </w:p>
    <w:p w:rsidR="00BF32A1" w:rsidRPr="00DA733D" w:rsidRDefault="001E5292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四、注意事项</w:t>
      </w:r>
    </w:p>
    <w:p w:rsidR="009D2198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（一）</w:t>
      </w:r>
      <w:r w:rsidR="009D2198">
        <w:rPr>
          <w:rFonts w:ascii="仿宋_GB2312" w:eastAsia="仿宋_GB2312" w:hAnsi="宋体" w:cs="宋体" w:hint="eastAsia"/>
          <w:kern w:val="0"/>
          <w:sz w:val="32"/>
          <w:szCs w:val="32"/>
        </w:rPr>
        <w:t>本次奖学金申报，</w:t>
      </w:r>
      <w:r w:rsidR="00CC6102">
        <w:rPr>
          <w:rFonts w:ascii="仿宋_GB2312" w:eastAsia="仿宋_GB2312" w:hAnsi="宋体" w:cs="宋体" w:hint="eastAsia"/>
          <w:kern w:val="0"/>
          <w:sz w:val="32"/>
          <w:szCs w:val="32"/>
        </w:rPr>
        <w:t>不再提交</w:t>
      </w:r>
      <w:r w:rsidR="004115B6">
        <w:rPr>
          <w:rFonts w:ascii="仿宋_GB2312" w:eastAsia="仿宋_GB2312" w:hAnsi="宋体" w:cs="宋体" w:hint="eastAsia"/>
          <w:kern w:val="0"/>
          <w:sz w:val="32"/>
          <w:szCs w:val="32"/>
        </w:rPr>
        <w:t>学生</w:t>
      </w:r>
      <w:r w:rsidR="00CC6102">
        <w:rPr>
          <w:rFonts w:ascii="仿宋_GB2312" w:eastAsia="仿宋_GB2312" w:hAnsi="宋体" w:cs="宋体" w:hint="eastAsia"/>
          <w:kern w:val="0"/>
          <w:sz w:val="32"/>
          <w:szCs w:val="32"/>
        </w:rPr>
        <w:t>的纸版申请材料，</w:t>
      </w:r>
      <w:r w:rsidR="009D2198">
        <w:rPr>
          <w:rFonts w:ascii="仿宋_GB2312" w:eastAsia="仿宋_GB2312" w:hAnsi="宋体" w:cs="宋体" w:hint="eastAsia"/>
          <w:kern w:val="0"/>
          <w:sz w:val="32"/>
          <w:szCs w:val="32"/>
        </w:rPr>
        <w:t>各</w:t>
      </w:r>
      <w:del w:id="35" w:author="王岗" w:date="2019-03-19T16:13:00Z">
        <w:r w:rsidR="009D2198" w:rsidDel="002504E9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研究所</w:delText>
        </w:r>
      </w:del>
      <w:ins w:id="36" w:author="王岗" w:date="2019-03-19T16:13:00Z">
        <w:r w:rsidR="002504E9">
          <w:rPr>
            <w:rFonts w:ascii="仿宋_GB2312" w:eastAsia="仿宋_GB2312" w:hAnsi="宋体" w:cs="宋体" w:hint="eastAsia"/>
            <w:kern w:val="0"/>
            <w:sz w:val="32"/>
            <w:szCs w:val="32"/>
          </w:rPr>
          <w:t>单位</w:t>
        </w:r>
      </w:ins>
      <w:r w:rsidR="009D2198">
        <w:rPr>
          <w:rFonts w:ascii="仿宋_GB2312" w:eastAsia="仿宋_GB2312" w:hAnsi="宋体" w:cs="宋体" w:hint="eastAsia"/>
          <w:kern w:val="0"/>
          <w:sz w:val="32"/>
          <w:szCs w:val="32"/>
        </w:rPr>
        <w:t>只需将推荐学生名单汇总表纸版盖章后，</w:t>
      </w:r>
      <w:r w:rsidR="00CC6102">
        <w:rPr>
          <w:rFonts w:ascii="仿宋_GB2312" w:eastAsia="仿宋_GB2312" w:hAnsi="宋体" w:cs="宋体" w:hint="eastAsia"/>
          <w:kern w:val="0"/>
          <w:sz w:val="32"/>
          <w:szCs w:val="32"/>
        </w:rPr>
        <w:t>寄送至</w:t>
      </w:r>
      <w:ins w:id="37" w:author="王岗" w:date="2019-03-19T15:45:00Z">
        <w:r w:rsidR="00DC6D7D">
          <w:rPr>
            <w:rFonts w:ascii="仿宋_GB2312" w:eastAsia="仿宋_GB2312" w:hAnsi="宋体" w:cs="宋体" w:hint="eastAsia"/>
            <w:kern w:val="0"/>
            <w:sz w:val="32"/>
            <w:szCs w:val="32"/>
          </w:rPr>
          <w:t>国科大</w:t>
        </w:r>
      </w:ins>
      <w:r w:rsidR="00CC6102">
        <w:rPr>
          <w:rFonts w:ascii="仿宋_GB2312" w:eastAsia="仿宋_GB2312" w:hAnsi="宋体" w:cs="宋体" w:hint="eastAsia"/>
          <w:kern w:val="0"/>
          <w:sz w:val="32"/>
          <w:szCs w:val="32"/>
        </w:rPr>
        <w:t>学生处</w:t>
      </w:r>
      <w:r w:rsidR="00676381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3D54ED" w:rsidRDefault="003D54ED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（二）</w:t>
      </w:r>
      <w:r w:rsidR="00A06C3E">
        <w:rPr>
          <w:rFonts w:ascii="仿宋_GB2312" w:eastAsia="仿宋_GB2312" w:hAnsi="宋体" w:cs="宋体" w:hint="eastAsia"/>
          <w:kern w:val="0"/>
          <w:sz w:val="32"/>
          <w:szCs w:val="32"/>
        </w:rPr>
        <w:t>请</w:t>
      </w:r>
      <w:r w:rsidR="00407EF6">
        <w:rPr>
          <w:rFonts w:ascii="仿宋_GB2312" w:eastAsia="仿宋_GB2312" w:hAnsi="宋体" w:cs="宋体" w:hint="eastAsia"/>
          <w:kern w:val="0"/>
          <w:sz w:val="32"/>
          <w:szCs w:val="32"/>
        </w:rPr>
        <w:t>申报学生认真填写</w:t>
      </w:r>
      <w:r w:rsidR="004B60EB">
        <w:rPr>
          <w:rFonts w:ascii="仿宋_GB2312" w:eastAsia="仿宋_GB2312" w:hAnsi="宋体" w:cs="宋体" w:hint="eastAsia"/>
          <w:kern w:val="0"/>
          <w:sz w:val="32"/>
          <w:szCs w:val="32"/>
        </w:rPr>
        <w:t>所需</w:t>
      </w:r>
      <w:r w:rsidR="00407EF6">
        <w:rPr>
          <w:rFonts w:ascii="仿宋_GB2312" w:eastAsia="仿宋_GB2312" w:hAnsi="宋体" w:cs="宋体" w:hint="eastAsia"/>
          <w:kern w:val="0"/>
          <w:sz w:val="32"/>
          <w:szCs w:val="32"/>
        </w:rPr>
        <w:t>信息，上传证明材料，</w:t>
      </w:r>
      <w:r w:rsidR="00062324">
        <w:rPr>
          <w:rFonts w:ascii="仿宋_GB2312" w:eastAsia="仿宋_GB2312" w:hAnsi="宋体" w:cs="宋体" w:hint="eastAsia"/>
          <w:kern w:val="0"/>
          <w:sz w:val="32"/>
          <w:szCs w:val="32"/>
        </w:rPr>
        <w:t>请</w:t>
      </w:r>
      <w:r w:rsidR="00676381">
        <w:rPr>
          <w:rFonts w:ascii="仿宋_GB2312" w:eastAsia="仿宋_GB2312" w:hAnsi="宋体" w:cs="宋体" w:hint="eastAsia"/>
          <w:kern w:val="0"/>
          <w:sz w:val="32"/>
          <w:szCs w:val="32"/>
        </w:rPr>
        <w:t>各</w:t>
      </w:r>
      <w:del w:id="38" w:author="王岗" w:date="2019-03-19T16:13:00Z">
        <w:r w:rsidR="009D2198" w:rsidRPr="00E804EA" w:rsidDel="002504E9">
          <w:rPr>
            <w:rFonts w:ascii="仿宋_GB2312" w:eastAsia="仿宋_GB2312" w:hAnsi="宋体" w:cs="宋体" w:hint="eastAsia"/>
            <w:kern w:val="0"/>
            <w:sz w:val="32"/>
            <w:szCs w:val="32"/>
          </w:rPr>
          <w:delText>研究所</w:delText>
        </w:r>
      </w:del>
      <w:ins w:id="39" w:author="王岗" w:date="2019-03-19T16:13:00Z">
        <w:r w:rsidR="002504E9">
          <w:rPr>
            <w:rFonts w:ascii="仿宋_GB2312" w:eastAsia="仿宋_GB2312" w:hAnsi="宋体" w:cs="宋体" w:hint="eastAsia"/>
            <w:kern w:val="0"/>
            <w:sz w:val="32"/>
            <w:szCs w:val="32"/>
          </w:rPr>
          <w:t>单位</w:t>
        </w:r>
      </w:ins>
      <w:r w:rsidR="009D2198" w:rsidRPr="00E804EA">
        <w:rPr>
          <w:rFonts w:ascii="仿宋_GB2312" w:eastAsia="仿宋_GB2312" w:hAnsi="宋体" w:cs="宋体" w:hint="eastAsia"/>
          <w:kern w:val="0"/>
          <w:sz w:val="32"/>
          <w:szCs w:val="32"/>
        </w:rPr>
        <w:t>和</w:t>
      </w:r>
      <w:r w:rsidR="00676381">
        <w:rPr>
          <w:rFonts w:ascii="仿宋_GB2312" w:eastAsia="仿宋_GB2312" w:hAnsi="宋体" w:cs="宋体" w:hint="eastAsia"/>
          <w:kern w:val="0"/>
          <w:sz w:val="32"/>
          <w:szCs w:val="32"/>
        </w:rPr>
        <w:t>相关导师</w:t>
      </w:r>
      <w:r w:rsidR="00A8116E">
        <w:rPr>
          <w:rFonts w:ascii="仿宋_GB2312" w:eastAsia="仿宋_GB2312" w:hAnsi="宋体" w:cs="宋体" w:hint="eastAsia"/>
          <w:kern w:val="0"/>
          <w:sz w:val="32"/>
          <w:szCs w:val="32"/>
        </w:rPr>
        <w:t>务必</w:t>
      </w:r>
      <w:r w:rsidR="00455C21">
        <w:rPr>
          <w:rFonts w:ascii="仿宋_GB2312" w:eastAsia="仿宋_GB2312" w:hAnsi="宋体" w:cs="宋体" w:hint="eastAsia"/>
          <w:kern w:val="0"/>
          <w:sz w:val="32"/>
          <w:szCs w:val="32"/>
        </w:rPr>
        <w:t>予以</w:t>
      </w:r>
      <w:r w:rsidR="00BF01BE">
        <w:rPr>
          <w:rFonts w:ascii="仿宋_GB2312" w:eastAsia="仿宋_GB2312" w:hAnsi="宋体" w:cs="宋体" w:hint="eastAsia"/>
          <w:kern w:val="0"/>
          <w:sz w:val="32"/>
          <w:szCs w:val="32"/>
        </w:rPr>
        <w:t>审核</w:t>
      </w:r>
      <w:r w:rsidR="008476A2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9D2198" w:rsidRPr="00E804EA">
        <w:rPr>
          <w:rFonts w:ascii="仿宋_GB2312" w:eastAsia="仿宋_GB2312" w:hAnsi="宋体" w:cs="宋体" w:hint="eastAsia"/>
          <w:kern w:val="0"/>
          <w:sz w:val="32"/>
          <w:szCs w:val="32"/>
        </w:rPr>
        <w:t>确保申请材料的真实性和有效性。</w:t>
      </w:r>
    </w:p>
    <w:p w:rsidR="00BF32A1" w:rsidRPr="00DA733D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</w:t>
      </w:r>
      <w:r>
        <w:rPr>
          <w:rFonts w:ascii="仿宋_GB2312" w:eastAsia="仿宋_GB2312" w:hAnsi="宋体" w:cs="宋体"/>
          <w:kern w:val="0"/>
          <w:sz w:val="32"/>
          <w:szCs w:val="32"/>
        </w:rPr>
        <w:t>）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本通知内容可在</w:t>
      </w:r>
      <w:r w:rsidR="00E762C6"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综合信息网（</w:t>
      </w:r>
      <w:r w:rsidRPr="0023560E">
        <w:rPr>
          <w:rFonts w:ascii="仿宋_GB2312" w:eastAsia="仿宋_GB2312" w:hAnsi="宋体" w:cs="宋体"/>
          <w:kern w:val="0"/>
          <w:sz w:val="32"/>
          <w:szCs w:val="32"/>
        </w:rPr>
        <w:t>http://onestop.ucas.ac.cn/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“通知公告”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栏目内查看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BF32A1" w:rsidRPr="00DA733D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联 系 人：赵苹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联系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电话：010-8825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6154</w:t>
      </w:r>
    </w:p>
    <w:p w:rsidR="00BF32A1" w:rsidRPr="00DA733D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E-mail：zhaoping@ucas.ac.cn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纸版</w:t>
      </w:r>
      <w:r w:rsidR="00F5783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名单</w:t>
      </w:r>
      <w:r w:rsidR="00012FF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寄送</w:t>
      </w:r>
      <w:r w:rsidRPr="00DA733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地址：</w:t>
      </w:r>
      <w:r w:rsidRPr="00DA733D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北京石景山区玉泉路19甲中国科学院大学学生处（一公寓107办公室）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，</w:t>
      </w:r>
      <w:r w:rsidRPr="00DA733D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邮编：100049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。</w:t>
      </w:r>
    </w:p>
    <w:p w:rsidR="004F2CDD" w:rsidRPr="00FC5B3D" w:rsidDel="009542A2" w:rsidRDefault="004F2CDD" w:rsidP="00DD1640">
      <w:pPr>
        <w:spacing w:line="620" w:lineRule="exact"/>
        <w:ind w:firstLine="645"/>
        <w:jc w:val="left"/>
        <w:rPr>
          <w:del w:id="40" w:author="赵苹" w:date="2019-03-28T09:37:00Z"/>
          <w:rFonts w:ascii="仿宋_GB2312" w:eastAsia="仿宋_GB2312"/>
          <w:color w:val="000000"/>
          <w:sz w:val="32"/>
          <w:szCs w:val="32"/>
          <w:shd w:val="clear" w:color="auto" w:fill="FFFFFF"/>
        </w:rPr>
      </w:pPr>
    </w:p>
    <w:p w:rsidR="00BF32A1" w:rsidRPr="00A36C78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A36C78">
        <w:rPr>
          <w:rFonts w:ascii="仿宋_GB2312" w:eastAsia="仿宋_GB2312" w:hint="eastAsia"/>
          <w:sz w:val="32"/>
          <w:szCs w:val="32"/>
          <w:shd w:val="clear" w:color="auto" w:fill="FFFFFF"/>
        </w:rPr>
        <w:t>附件：</w:t>
      </w:r>
      <w:r w:rsidRPr="00A36C78">
        <w:rPr>
          <w:rFonts w:ascii="仿宋_GB2312" w:eastAsia="仿宋_GB2312" w:hAnsi="宋体" w:cs="宋体" w:hint="eastAsia"/>
          <w:kern w:val="0"/>
          <w:sz w:val="32"/>
          <w:szCs w:val="32"/>
        </w:rPr>
        <w:t>1.地奥奖学金名额分配表</w:t>
      </w:r>
    </w:p>
    <w:p w:rsidR="00BF32A1" w:rsidRDefault="00BF32A1" w:rsidP="00DD1640">
      <w:pPr>
        <w:spacing w:line="620" w:lineRule="exact"/>
        <w:ind w:firstLineChars="500" w:firstLine="160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Pr="00A36C78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奖项管理系统使用说明书</w:t>
      </w:r>
    </w:p>
    <w:bookmarkEnd w:id="5"/>
    <w:p w:rsidR="006D6359" w:rsidDel="009542A2" w:rsidRDefault="006D6359" w:rsidP="00DD1640">
      <w:pPr>
        <w:spacing w:line="620" w:lineRule="exact"/>
        <w:ind w:firstLineChars="500" w:firstLine="1600"/>
        <w:jc w:val="left"/>
        <w:rPr>
          <w:del w:id="41" w:author="赵苹" w:date="2019-03-28T09:37:00Z"/>
          <w:rFonts w:ascii="仿宋_GB2312" w:eastAsia="仿宋_GB2312" w:hAnsi="宋体" w:cs="宋体"/>
          <w:kern w:val="0"/>
          <w:sz w:val="32"/>
          <w:szCs w:val="32"/>
        </w:rPr>
      </w:pPr>
    </w:p>
    <w:p w:rsidR="00E762C6" w:rsidDel="009542A2" w:rsidRDefault="00E762C6" w:rsidP="00DD1640">
      <w:pPr>
        <w:spacing w:line="560" w:lineRule="exact"/>
        <w:ind w:firstLineChars="500" w:firstLine="1600"/>
        <w:jc w:val="left"/>
        <w:rPr>
          <w:del w:id="42" w:author="赵苹" w:date="2019-03-28T09:37:00Z"/>
          <w:rFonts w:ascii="仿宋_GB2312" w:eastAsia="仿宋_GB2312" w:hAnsi="宋体" w:cs="宋体"/>
          <w:kern w:val="0"/>
          <w:sz w:val="32"/>
          <w:szCs w:val="32"/>
        </w:rPr>
      </w:pPr>
    </w:p>
    <w:p w:rsidR="00E762C6" w:rsidRDefault="00E762C6" w:rsidP="00DD1640">
      <w:pPr>
        <w:spacing w:line="560" w:lineRule="exact"/>
        <w:ind w:firstLineChars="500" w:firstLine="1600"/>
        <w:jc w:val="left"/>
        <w:rPr>
          <w:rFonts w:ascii="仿宋_GB2312" w:eastAsia="仿宋_GB2312"/>
          <w:bCs/>
          <w:sz w:val="32"/>
          <w:szCs w:val="32"/>
        </w:rPr>
      </w:pPr>
    </w:p>
    <w:p w:rsidR="00CC1BE9" w:rsidRPr="00330B83" w:rsidRDefault="00E762C6" w:rsidP="00DD1640">
      <w:pPr>
        <w:ind w:firstLineChars="1600" w:firstLine="5120"/>
        <w:jc w:val="left"/>
        <w:outlineLvl w:val="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中国科学院大学</w:t>
      </w:r>
    </w:p>
    <w:p w:rsidR="00E762C6" w:rsidRPr="00DD1640" w:rsidRDefault="00752C3E" w:rsidP="00DD1640">
      <w:pPr>
        <w:wordWrap w:val="0"/>
        <w:jc w:val="right"/>
        <w:rPr>
          <w:rFonts w:ascii="仿宋_GB2312" w:eastAsia="仿宋_GB2312"/>
          <w:bCs/>
          <w:sz w:val="32"/>
          <w:szCs w:val="32"/>
        </w:rPr>
      </w:pPr>
      <w:bookmarkStart w:id="43" w:name="archiveTime"/>
      <w:r>
        <w:rPr>
          <w:rFonts w:ascii="仿宋_GB2312" w:eastAsia="仿宋_GB2312" w:hint="eastAsia"/>
          <w:bCs/>
          <w:sz w:val="32"/>
          <w:szCs w:val="32"/>
        </w:rPr>
        <w:t>2019</w:t>
      </w:r>
      <w:r w:rsidR="00ED3FBF">
        <w:rPr>
          <w:rFonts w:ascii="仿宋_GB2312" w:eastAsia="仿宋_GB2312" w:hint="eastAsia"/>
          <w:bCs/>
          <w:sz w:val="32"/>
          <w:szCs w:val="32"/>
        </w:rPr>
        <w:t>年</w:t>
      </w:r>
      <w:r w:rsidR="00166F90">
        <w:rPr>
          <w:rFonts w:ascii="仿宋_GB2312" w:eastAsia="仿宋_GB2312"/>
          <w:bCs/>
          <w:sz w:val="32"/>
          <w:szCs w:val="32"/>
        </w:rPr>
        <w:t>3</w:t>
      </w:r>
      <w:r w:rsidR="00ED3FBF">
        <w:rPr>
          <w:rFonts w:ascii="仿宋_GB2312" w:eastAsia="仿宋_GB2312" w:hint="eastAsia"/>
          <w:bCs/>
          <w:sz w:val="32"/>
          <w:szCs w:val="32"/>
        </w:rPr>
        <w:t>月1</w:t>
      </w:r>
      <w:r w:rsidR="00EB0EBB">
        <w:rPr>
          <w:rFonts w:ascii="仿宋_GB2312" w:eastAsia="仿宋_GB2312"/>
          <w:bCs/>
          <w:sz w:val="32"/>
          <w:szCs w:val="32"/>
        </w:rPr>
        <w:t>9</w:t>
      </w:r>
      <w:r w:rsidR="00ED3FBF">
        <w:rPr>
          <w:rFonts w:ascii="仿宋_GB2312" w:eastAsia="仿宋_GB2312" w:hint="eastAsia"/>
          <w:bCs/>
          <w:sz w:val="32"/>
          <w:szCs w:val="32"/>
        </w:rPr>
        <w:t>日</w:t>
      </w:r>
      <w:bookmarkEnd w:id="43"/>
      <w:r w:rsidR="00E762C6">
        <w:rPr>
          <w:rFonts w:ascii="仿宋_GB2312" w:eastAsia="仿宋_GB2312" w:hint="eastAsia"/>
          <w:bCs/>
          <w:sz w:val="32"/>
          <w:szCs w:val="32"/>
        </w:rPr>
        <w:t xml:space="preserve">        </w:t>
      </w:r>
    </w:p>
    <w:sectPr w:rsidR="00E762C6" w:rsidRPr="00DD1640" w:rsidSect="001A1318"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851" w:footer="1588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FD7" w:rsidRDefault="00737FD7">
      <w:r>
        <w:separator/>
      </w:r>
    </w:p>
  </w:endnote>
  <w:endnote w:type="continuationSeparator" w:id="0">
    <w:p w:rsidR="00737FD7" w:rsidRDefault="0073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930" w:rsidRDefault="00D04930" w:rsidP="001C0D7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- 2 -</w:t>
    </w:r>
    <w:r>
      <w:rPr>
        <w:rStyle w:val="a7"/>
      </w:rPr>
      <w:fldChar w:fldCharType="end"/>
    </w:r>
  </w:p>
  <w:p w:rsidR="00D04930" w:rsidRDefault="00D04930" w:rsidP="001C0D7B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930" w:rsidRPr="00D41188" w:rsidRDefault="00D04930" w:rsidP="001C0D7B">
    <w:pPr>
      <w:pStyle w:val="a6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 w:rsidRPr="00D41188">
      <w:rPr>
        <w:rStyle w:val="a7"/>
        <w:rFonts w:ascii="宋体" w:hAnsi="宋体"/>
        <w:sz w:val="28"/>
        <w:szCs w:val="28"/>
      </w:rPr>
      <w:fldChar w:fldCharType="begin"/>
    </w:r>
    <w:r w:rsidRPr="00D41188">
      <w:rPr>
        <w:rStyle w:val="a7"/>
        <w:rFonts w:ascii="宋体" w:hAnsi="宋体"/>
        <w:sz w:val="28"/>
        <w:szCs w:val="28"/>
      </w:rPr>
      <w:instrText xml:space="preserve">PAGE  </w:instrText>
    </w:r>
    <w:r w:rsidRPr="00D41188">
      <w:rPr>
        <w:rStyle w:val="a7"/>
        <w:rFonts w:ascii="宋体" w:hAnsi="宋体"/>
        <w:sz w:val="28"/>
        <w:szCs w:val="28"/>
      </w:rPr>
      <w:fldChar w:fldCharType="separate"/>
    </w:r>
    <w:r w:rsidR="00CD27B7">
      <w:rPr>
        <w:rStyle w:val="a7"/>
        <w:rFonts w:ascii="宋体" w:hAnsi="宋体"/>
        <w:noProof/>
        <w:sz w:val="28"/>
        <w:szCs w:val="28"/>
      </w:rPr>
      <w:t>- 2 -</w:t>
    </w:r>
    <w:r w:rsidRPr="00D41188">
      <w:rPr>
        <w:rStyle w:val="a7"/>
        <w:rFonts w:ascii="宋体" w:hAnsi="宋体"/>
        <w:sz w:val="28"/>
        <w:szCs w:val="28"/>
      </w:rPr>
      <w:fldChar w:fldCharType="end"/>
    </w:r>
  </w:p>
  <w:p w:rsidR="00D04930" w:rsidRDefault="00D04930" w:rsidP="001C0D7B">
    <w:pPr>
      <w:pStyle w:val="a6"/>
      <w:ind w:right="360" w:firstLine="360"/>
    </w:pPr>
    <w:permStart w:id="1624908127" w:edGrp="everyone"/>
    <w:permEnd w:id="162490812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FD7" w:rsidRDefault="00737FD7">
      <w:r>
        <w:separator/>
      </w:r>
    </w:p>
  </w:footnote>
  <w:footnote w:type="continuationSeparator" w:id="0">
    <w:p w:rsidR="00737FD7" w:rsidRDefault="00737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AD0" w:rsidRDefault="00261AD0" w:rsidP="00261AD0">
    <w:pPr>
      <w:pStyle w:val="a8"/>
      <w:pBdr>
        <w:bottom w:val="none" w:sz="0" w:space="0" w:color="auto"/>
      </w:pBdr>
    </w:pPr>
    <w:permStart w:id="1242840323" w:edGrp="everyone"/>
    <w:permEnd w:id="1242840323"/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赵苹">
    <w15:presenceInfo w15:providerId="None" w15:userId="赵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079"/>
    <w:rsid w:val="000037BD"/>
    <w:rsid w:val="00003FA5"/>
    <w:rsid w:val="0001261F"/>
    <w:rsid w:val="00012FF5"/>
    <w:rsid w:val="00016AD4"/>
    <w:rsid w:val="000304E8"/>
    <w:rsid w:val="00032D84"/>
    <w:rsid w:val="0004045E"/>
    <w:rsid w:val="00040520"/>
    <w:rsid w:val="00050021"/>
    <w:rsid w:val="00051312"/>
    <w:rsid w:val="00062324"/>
    <w:rsid w:val="00065A8F"/>
    <w:rsid w:val="000716EC"/>
    <w:rsid w:val="00094483"/>
    <w:rsid w:val="000A2E80"/>
    <w:rsid w:val="000B044A"/>
    <w:rsid w:val="000B36EA"/>
    <w:rsid w:val="000B79C1"/>
    <w:rsid w:val="000C1E27"/>
    <w:rsid w:val="000C2F44"/>
    <w:rsid w:val="000C3216"/>
    <w:rsid w:val="000C76B1"/>
    <w:rsid w:val="000D0437"/>
    <w:rsid w:val="000F52E7"/>
    <w:rsid w:val="000F5E5D"/>
    <w:rsid w:val="000F671D"/>
    <w:rsid w:val="000F6C4F"/>
    <w:rsid w:val="001004F3"/>
    <w:rsid w:val="001013CB"/>
    <w:rsid w:val="00101768"/>
    <w:rsid w:val="00110BCE"/>
    <w:rsid w:val="00110ED9"/>
    <w:rsid w:val="001334A2"/>
    <w:rsid w:val="00133D5D"/>
    <w:rsid w:val="00134C77"/>
    <w:rsid w:val="001423FD"/>
    <w:rsid w:val="00145FCC"/>
    <w:rsid w:val="001524BF"/>
    <w:rsid w:val="00166F90"/>
    <w:rsid w:val="001700A8"/>
    <w:rsid w:val="0017255E"/>
    <w:rsid w:val="00172FA0"/>
    <w:rsid w:val="00174944"/>
    <w:rsid w:val="001757B7"/>
    <w:rsid w:val="00185828"/>
    <w:rsid w:val="00193CE8"/>
    <w:rsid w:val="00196FC1"/>
    <w:rsid w:val="001A1318"/>
    <w:rsid w:val="001B159B"/>
    <w:rsid w:val="001B3564"/>
    <w:rsid w:val="001B601C"/>
    <w:rsid w:val="001C01D1"/>
    <w:rsid w:val="001C0D7B"/>
    <w:rsid w:val="001C26A3"/>
    <w:rsid w:val="001C4745"/>
    <w:rsid w:val="001C5137"/>
    <w:rsid w:val="001D0AA8"/>
    <w:rsid w:val="001D14D2"/>
    <w:rsid w:val="001D167B"/>
    <w:rsid w:val="001E0649"/>
    <w:rsid w:val="001E1C08"/>
    <w:rsid w:val="001E3AE3"/>
    <w:rsid w:val="001E5292"/>
    <w:rsid w:val="001F41D6"/>
    <w:rsid w:val="002015D6"/>
    <w:rsid w:val="002029C4"/>
    <w:rsid w:val="00212BA0"/>
    <w:rsid w:val="002228AC"/>
    <w:rsid w:val="002276BB"/>
    <w:rsid w:val="00242CA0"/>
    <w:rsid w:val="00242F75"/>
    <w:rsid w:val="002504E9"/>
    <w:rsid w:val="00250D82"/>
    <w:rsid w:val="00251360"/>
    <w:rsid w:val="0025297F"/>
    <w:rsid w:val="00253B91"/>
    <w:rsid w:val="002604B6"/>
    <w:rsid w:val="00261AD0"/>
    <w:rsid w:val="002703EA"/>
    <w:rsid w:val="00270B93"/>
    <w:rsid w:val="00282F45"/>
    <w:rsid w:val="00283AED"/>
    <w:rsid w:val="00290852"/>
    <w:rsid w:val="002A19A5"/>
    <w:rsid w:val="002A4F42"/>
    <w:rsid w:val="002A53FB"/>
    <w:rsid w:val="002A70B1"/>
    <w:rsid w:val="002C248C"/>
    <w:rsid w:val="002C2DA6"/>
    <w:rsid w:val="002C6776"/>
    <w:rsid w:val="002C6B69"/>
    <w:rsid w:val="002D2E3B"/>
    <w:rsid w:val="002E2C06"/>
    <w:rsid w:val="002E639A"/>
    <w:rsid w:val="002F204F"/>
    <w:rsid w:val="00304806"/>
    <w:rsid w:val="003049E4"/>
    <w:rsid w:val="00305342"/>
    <w:rsid w:val="00307D95"/>
    <w:rsid w:val="00311345"/>
    <w:rsid w:val="00315A7B"/>
    <w:rsid w:val="00330396"/>
    <w:rsid w:val="00330B83"/>
    <w:rsid w:val="003313B6"/>
    <w:rsid w:val="00343795"/>
    <w:rsid w:val="00346C44"/>
    <w:rsid w:val="00353FA5"/>
    <w:rsid w:val="00362EB7"/>
    <w:rsid w:val="00365D3D"/>
    <w:rsid w:val="00375AF2"/>
    <w:rsid w:val="0038170D"/>
    <w:rsid w:val="00383547"/>
    <w:rsid w:val="00397ACE"/>
    <w:rsid w:val="003A2771"/>
    <w:rsid w:val="003C3B17"/>
    <w:rsid w:val="003C52D4"/>
    <w:rsid w:val="003D36D3"/>
    <w:rsid w:val="003D40E5"/>
    <w:rsid w:val="003D4DE3"/>
    <w:rsid w:val="003D54ED"/>
    <w:rsid w:val="003D5E41"/>
    <w:rsid w:val="003D6AD8"/>
    <w:rsid w:val="003E186B"/>
    <w:rsid w:val="003E251A"/>
    <w:rsid w:val="003E5537"/>
    <w:rsid w:val="003F0820"/>
    <w:rsid w:val="003F2E4D"/>
    <w:rsid w:val="003F3E3A"/>
    <w:rsid w:val="003F46F1"/>
    <w:rsid w:val="00400157"/>
    <w:rsid w:val="00407EF6"/>
    <w:rsid w:val="004115B6"/>
    <w:rsid w:val="004141E3"/>
    <w:rsid w:val="00415F02"/>
    <w:rsid w:val="004224D9"/>
    <w:rsid w:val="00422B00"/>
    <w:rsid w:val="0043421F"/>
    <w:rsid w:val="00434420"/>
    <w:rsid w:val="00450F1B"/>
    <w:rsid w:val="00451D95"/>
    <w:rsid w:val="00453B60"/>
    <w:rsid w:val="00454068"/>
    <w:rsid w:val="00455C21"/>
    <w:rsid w:val="00465678"/>
    <w:rsid w:val="00465A8C"/>
    <w:rsid w:val="004704EA"/>
    <w:rsid w:val="00481884"/>
    <w:rsid w:val="0048259D"/>
    <w:rsid w:val="0048488F"/>
    <w:rsid w:val="00491AF5"/>
    <w:rsid w:val="004A0104"/>
    <w:rsid w:val="004B60EB"/>
    <w:rsid w:val="004C2AAF"/>
    <w:rsid w:val="004D0366"/>
    <w:rsid w:val="004E1012"/>
    <w:rsid w:val="004E24E9"/>
    <w:rsid w:val="004F2C3C"/>
    <w:rsid w:val="004F2CDD"/>
    <w:rsid w:val="004F6135"/>
    <w:rsid w:val="00500EA4"/>
    <w:rsid w:val="00501872"/>
    <w:rsid w:val="005076D7"/>
    <w:rsid w:val="005227EB"/>
    <w:rsid w:val="005277C6"/>
    <w:rsid w:val="00536F44"/>
    <w:rsid w:val="00593432"/>
    <w:rsid w:val="00597FEC"/>
    <w:rsid w:val="005A0F24"/>
    <w:rsid w:val="005A3BDD"/>
    <w:rsid w:val="005A4212"/>
    <w:rsid w:val="005A6998"/>
    <w:rsid w:val="005C26AD"/>
    <w:rsid w:val="005C2816"/>
    <w:rsid w:val="005C7151"/>
    <w:rsid w:val="005F4AB9"/>
    <w:rsid w:val="005F54DA"/>
    <w:rsid w:val="00600356"/>
    <w:rsid w:val="006072AC"/>
    <w:rsid w:val="006303AD"/>
    <w:rsid w:val="00642717"/>
    <w:rsid w:val="00650525"/>
    <w:rsid w:val="00651A4F"/>
    <w:rsid w:val="00675855"/>
    <w:rsid w:val="00676381"/>
    <w:rsid w:val="006808B2"/>
    <w:rsid w:val="00693C87"/>
    <w:rsid w:val="006A2B56"/>
    <w:rsid w:val="006A44B2"/>
    <w:rsid w:val="006B2AE3"/>
    <w:rsid w:val="006C3DBD"/>
    <w:rsid w:val="006D6359"/>
    <w:rsid w:val="006E02A3"/>
    <w:rsid w:val="006E3821"/>
    <w:rsid w:val="006F2189"/>
    <w:rsid w:val="006F22E9"/>
    <w:rsid w:val="006F4A66"/>
    <w:rsid w:val="006F7D1E"/>
    <w:rsid w:val="00706A6D"/>
    <w:rsid w:val="007207FF"/>
    <w:rsid w:val="007266E7"/>
    <w:rsid w:val="0073044E"/>
    <w:rsid w:val="00735AAE"/>
    <w:rsid w:val="00737FD7"/>
    <w:rsid w:val="007416A1"/>
    <w:rsid w:val="00744361"/>
    <w:rsid w:val="007456C1"/>
    <w:rsid w:val="00750D52"/>
    <w:rsid w:val="00752C3E"/>
    <w:rsid w:val="00754FB8"/>
    <w:rsid w:val="00760729"/>
    <w:rsid w:val="0077236D"/>
    <w:rsid w:val="00781762"/>
    <w:rsid w:val="00796F49"/>
    <w:rsid w:val="007A0852"/>
    <w:rsid w:val="007B315E"/>
    <w:rsid w:val="007B5049"/>
    <w:rsid w:val="007C374E"/>
    <w:rsid w:val="007D2C86"/>
    <w:rsid w:val="007E3533"/>
    <w:rsid w:val="007F058A"/>
    <w:rsid w:val="007F0F85"/>
    <w:rsid w:val="007F136C"/>
    <w:rsid w:val="00801DB4"/>
    <w:rsid w:val="008104F2"/>
    <w:rsid w:val="00812BDC"/>
    <w:rsid w:val="00812E53"/>
    <w:rsid w:val="00816F47"/>
    <w:rsid w:val="00823BED"/>
    <w:rsid w:val="008304DC"/>
    <w:rsid w:val="00831190"/>
    <w:rsid w:val="00834F41"/>
    <w:rsid w:val="0084115F"/>
    <w:rsid w:val="008476A2"/>
    <w:rsid w:val="00852428"/>
    <w:rsid w:val="00854149"/>
    <w:rsid w:val="0086512E"/>
    <w:rsid w:val="00877B5A"/>
    <w:rsid w:val="00894CAB"/>
    <w:rsid w:val="00895C72"/>
    <w:rsid w:val="008A1899"/>
    <w:rsid w:val="008B1A5F"/>
    <w:rsid w:val="008B7880"/>
    <w:rsid w:val="008B7DF3"/>
    <w:rsid w:val="008C0344"/>
    <w:rsid w:val="008C0BD9"/>
    <w:rsid w:val="008C1EF5"/>
    <w:rsid w:val="008C2902"/>
    <w:rsid w:val="008C3902"/>
    <w:rsid w:val="008D1559"/>
    <w:rsid w:val="008E0399"/>
    <w:rsid w:val="008E78C9"/>
    <w:rsid w:val="008F581C"/>
    <w:rsid w:val="00902CF2"/>
    <w:rsid w:val="009054FD"/>
    <w:rsid w:val="00926B14"/>
    <w:rsid w:val="00932607"/>
    <w:rsid w:val="009326F1"/>
    <w:rsid w:val="00936DC0"/>
    <w:rsid w:val="00937FB0"/>
    <w:rsid w:val="00942655"/>
    <w:rsid w:val="0095272E"/>
    <w:rsid w:val="009542A2"/>
    <w:rsid w:val="00965345"/>
    <w:rsid w:val="009660B2"/>
    <w:rsid w:val="00976E86"/>
    <w:rsid w:val="00981EF2"/>
    <w:rsid w:val="00985807"/>
    <w:rsid w:val="009B72D5"/>
    <w:rsid w:val="009C03C2"/>
    <w:rsid w:val="009C1D1D"/>
    <w:rsid w:val="009D2198"/>
    <w:rsid w:val="009D71B1"/>
    <w:rsid w:val="009E11B7"/>
    <w:rsid w:val="009E4E6E"/>
    <w:rsid w:val="009F5D98"/>
    <w:rsid w:val="00A00184"/>
    <w:rsid w:val="00A0176F"/>
    <w:rsid w:val="00A0513D"/>
    <w:rsid w:val="00A06509"/>
    <w:rsid w:val="00A06C3E"/>
    <w:rsid w:val="00A075E3"/>
    <w:rsid w:val="00A137BF"/>
    <w:rsid w:val="00A155F2"/>
    <w:rsid w:val="00A30C75"/>
    <w:rsid w:val="00A31B4E"/>
    <w:rsid w:val="00A332A2"/>
    <w:rsid w:val="00A34D56"/>
    <w:rsid w:val="00A37346"/>
    <w:rsid w:val="00A40725"/>
    <w:rsid w:val="00A44BA5"/>
    <w:rsid w:val="00A50270"/>
    <w:rsid w:val="00A50FD9"/>
    <w:rsid w:val="00A60B8F"/>
    <w:rsid w:val="00A62272"/>
    <w:rsid w:val="00A8116E"/>
    <w:rsid w:val="00A8298F"/>
    <w:rsid w:val="00A94761"/>
    <w:rsid w:val="00AA2109"/>
    <w:rsid w:val="00AA4E16"/>
    <w:rsid w:val="00AD41A7"/>
    <w:rsid w:val="00AE010F"/>
    <w:rsid w:val="00AE3924"/>
    <w:rsid w:val="00B025C5"/>
    <w:rsid w:val="00B05FF9"/>
    <w:rsid w:val="00B07FC9"/>
    <w:rsid w:val="00B10E09"/>
    <w:rsid w:val="00B1244C"/>
    <w:rsid w:val="00B13562"/>
    <w:rsid w:val="00B37F9F"/>
    <w:rsid w:val="00B41B62"/>
    <w:rsid w:val="00B46907"/>
    <w:rsid w:val="00B54BAC"/>
    <w:rsid w:val="00B61EDB"/>
    <w:rsid w:val="00B71C04"/>
    <w:rsid w:val="00B743AE"/>
    <w:rsid w:val="00B75CD5"/>
    <w:rsid w:val="00B76AF8"/>
    <w:rsid w:val="00B8510C"/>
    <w:rsid w:val="00B917D8"/>
    <w:rsid w:val="00B919F1"/>
    <w:rsid w:val="00B926ED"/>
    <w:rsid w:val="00B95345"/>
    <w:rsid w:val="00BA2BBF"/>
    <w:rsid w:val="00BB5190"/>
    <w:rsid w:val="00BC092B"/>
    <w:rsid w:val="00BC0BD8"/>
    <w:rsid w:val="00BC1313"/>
    <w:rsid w:val="00BC4E3E"/>
    <w:rsid w:val="00BF01BE"/>
    <w:rsid w:val="00BF32A1"/>
    <w:rsid w:val="00BF61DC"/>
    <w:rsid w:val="00C017F0"/>
    <w:rsid w:val="00C0797E"/>
    <w:rsid w:val="00C203D2"/>
    <w:rsid w:val="00C30336"/>
    <w:rsid w:val="00C30D9C"/>
    <w:rsid w:val="00C50953"/>
    <w:rsid w:val="00C50C36"/>
    <w:rsid w:val="00C53079"/>
    <w:rsid w:val="00C536A7"/>
    <w:rsid w:val="00C57051"/>
    <w:rsid w:val="00C60779"/>
    <w:rsid w:val="00C9010A"/>
    <w:rsid w:val="00C91070"/>
    <w:rsid w:val="00CA3E6A"/>
    <w:rsid w:val="00CA3EF4"/>
    <w:rsid w:val="00CA5DD0"/>
    <w:rsid w:val="00CA715B"/>
    <w:rsid w:val="00CB5980"/>
    <w:rsid w:val="00CB5F44"/>
    <w:rsid w:val="00CC0441"/>
    <w:rsid w:val="00CC1BE9"/>
    <w:rsid w:val="00CC6102"/>
    <w:rsid w:val="00CD27B7"/>
    <w:rsid w:val="00CD6940"/>
    <w:rsid w:val="00CE111E"/>
    <w:rsid w:val="00CE27B1"/>
    <w:rsid w:val="00D03BD4"/>
    <w:rsid w:val="00D04930"/>
    <w:rsid w:val="00D10581"/>
    <w:rsid w:val="00D13285"/>
    <w:rsid w:val="00D15CDB"/>
    <w:rsid w:val="00D2085D"/>
    <w:rsid w:val="00D25463"/>
    <w:rsid w:val="00D31BD2"/>
    <w:rsid w:val="00D41188"/>
    <w:rsid w:val="00D50533"/>
    <w:rsid w:val="00D53A8E"/>
    <w:rsid w:val="00D5405D"/>
    <w:rsid w:val="00D54387"/>
    <w:rsid w:val="00D5500F"/>
    <w:rsid w:val="00D608D8"/>
    <w:rsid w:val="00D80C3A"/>
    <w:rsid w:val="00D94549"/>
    <w:rsid w:val="00DA669D"/>
    <w:rsid w:val="00DB0407"/>
    <w:rsid w:val="00DC36BA"/>
    <w:rsid w:val="00DC6D7D"/>
    <w:rsid w:val="00DD1640"/>
    <w:rsid w:val="00DD3504"/>
    <w:rsid w:val="00DE3961"/>
    <w:rsid w:val="00DE3F70"/>
    <w:rsid w:val="00DF2BA9"/>
    <w:rsid w:val="00DF7AB2"/>
    <w:rsid w:val="00E011CF"/>
    <w:rsid w:val="00E07307"/>
    <w:rsid w:val="00E14F20"/>
    <w:rsid w:val="00E24C72"/>
    <w:rsid w:val="00E35F5B"/>
    <w:rsid w:val="00E638EE"/>
    <w:rsid w:val="00E7221E"/>
    <w:rsid w:val="00E762C6"/>
    <w:rsid w:val="00E840D7"/>
    <w:rsid w:val="00E85DA0"/>
    <w:rsid w:val="00E868FE"/>
    <w:rsid w:val="00E90EB9"/>
    <w:rsid w:val="00E95685"/>
    <w:rsid w:val="00EA17E0"/>
    <w:rsid w:val="00EA2094"/>
    <w:rsid w:val="00EA539A"/>
    <w:rsid w:val="00EA6A14"/>
    <w:rsid w:val="00EB0EBB"/>
    <w:rsid w:val="00EB3611"/>
    <w:rsid w:val="00EB7624"/>
    <w:rsid w:val="00EC5803"/>
    <w:rsid w:val="00ED381B"/>
    <w:rsid w:val="00ED3FBF"/>
    <w:rsid w:val="00EF4799"/>
    <w:rsid w:val="00EF5722"/>
    <w:rsid w:val="00F03D68"/>
    <w:rsid w:val="00F05A53"/>
    <w:rsid w:val="00F05F64"/>
    <w:rsid w:val="00F1159C"/>
    <w:rsid w:val="00F13E47"/>
    <w:rsid w:val="00F204B0"/>
    <w:rsid w:val="00F22E78"/>
    <w:rsid w:val="00F347BD"/>
    <w:rsid w:val="00F42AD5"/>
    <w:rsid w:val="00F446AE"/>
    <w:rsid w:val="00F55C43"/>
    <w:rsid w:val="00F576DF"/>
    <w:rsid w:val="00F5783C"/>
    <w:rsid w:val="00F73C1D"/>
    <w:rsid w:val="00F759E7"/>
    <w:rsid w:val="00FA571C"/>
    <w:rsid w:val="00FA7EEB"/>
    <w:rsid w:val="00FC1151"/>
    <w:rsid w:val="00FC4489"/>
    <w:rsid w:val="00FC5B3D"/>
    <w:rsid w:val="00FD005E"/>
    <w:rsid w:val="00FD59CF"/>
    <w:rsid w:val="00FE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69AEF7"/>
  <w15:docId w15:val="{DB257C2F-3CF4-4863-8312-79A5BC36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edu.cas.cn/" TargetMode="Externa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195</Words>
  <Characters>1112</Characters>
  <Application>Microsoft Office Word</Application>
  <DocSecurity>0</DocSecurity>
  <Lines>9</Lines>
  <Paragraphs>2</Paragraphs>
  <ScaleCrop>false</ScaleCrop>
  <Company>sybcas</Company>
  <LinksUpToDate>false</LinksUpToDate>
  <CharactersWithSpaces>1305</CharactersWithSpaces>
  <SharedDoc>false</SharedDoc>
  <HLinks>
    <vt:vector size="6" baseType="variant">
      <vt:variant>
        <vt:i4>2687027</vt:i4>
      </vt:variant>
      <vt:variant>
        <vt:i4>0</vt:i4>
      </vt:variant>
      <vt:variant>
        <vt:i4>0</vt:i4>
      </vt:variant>
      <vt:variant>
        <vt:i4>5</vt:i4>
      </vt:variant>
      <vt:variant>
        <vt:lpwstr>http://www.iedu.cas.cn/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中国科学院文件</dc:title>
  <dc:subject/>
  <dc:creator>syy</dc:creator>
  <cp:keywords/>
  <cp:lastModifiedBy>赵苹</cp:lastModifiedBy>
  <cp:revision>20</cp:revision>
  <cp:lastPrinted>2005-10-13T03:24:00Z</cp:lastPrinted>
  <dcterms:created xsi:type="dcterms:W3CDTF">2019-03-19T07:41:00Z</dcterms:created>
  <dcterms:modified xsi:type="dcterms:W3CDTF">2019-03-28T01:37:00Z</dcterms:modified>
</cp:coreProperties>
</file>